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A11DA" w14:textId="77777777" w:rsidR="00107570" w:rsidRPr="00E65D00" w:rsidRDefault="00107570" w:rsidP="007510D9">
      <w:pPr>
        <w:spacing w:before="120"/>
        <w:jc w:val="both"/>
        <w:rPr>
          <w:rFonts w:ascii="Times New Roman" w:hAnsi="Times New Roman"/>
          <w:bCs/>
        </w:rPr>
      </w:pPr>
      <w:bookmarkStart w:id="0" w:name="_GoBack"/>
      <w:bookmarkEnd w:id="0"/>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068887C6"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 xml:space="preserve">pre prostriedky EÚ a štátneho rozpočtu na spolufinancovanie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1"/>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1"/>
      <w:r w:rsidR="00307A1C">
        <w:rPr>
          <w:rStyle w:val="Odkaznakomentr"/>
          <w:rFonts w:ascii="Times New Roman" w:eastAsia="Times New Roman" w:hAnsi="Times New Roman"/>
          <w:lang w:val="x-none" w:eastAsia="x-none"/>
        </w:rPr>
        <w:commentReference w:id="1"/>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07EF572C" w:rsidR="00A91910" w:rsidRPr="00E65D00" w:rsidRDefault="00A91910" w:rsidP="006B7FCA">
      <w:pPr>
        <w:spacing w:after="120"/>
        <w:ind w:left="540"/>
        <w:jc w:val="both"/>
        <w:rPr>
          <w:rFonts w:ascii="Times New Roman" w:hAnsi="Times New Roman"/>
          <w:lang w:eastAsia="sk-SK"/>
        </w:rPr>
      </w:pPr>
      <w:r w:rsidRPr="00E65D00">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03EFF35A"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6AB9A280"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7510D9">
      <w:pPr>
        <w:pStyle w:val="Odsekzoznamu1"/>
        <w:numPr>
          <w:ilvl w:val="0"/>
          <w:numId w:val="58"/>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 Dodávateľov Projektu. </w:t>
      </w:r>
      <w:r w:rsidR="0043627B" w:rsidRPr="00E65D00">
        <w:rPr>
          <w:sz w:val="22"/>
          <w:szCs w:val="22"/>
        </w:rPr>
        <w:t xml:space="preserve">Podrobnosti a detailné postupy realizácie platieb systémom </w:t>
      </w:r>
      <w:proofErr w:type="spellStart"/>
      <w:r w:rsidR="0043627B" w:rsidRPr="00E65D00">
        <w:rPr>
          <w:sz w:val="22"/>
          <w:szCs w:val="22"/>
        </w:rPr>
        <w:t>pre</w:t>
      </w:r>
      <w:r w:rsidR="0017059D" w:rsidRPr="00E65D00">
        <w:rPr>
          <w:sz w:val="22"/>
          <w:szCs w:val="22"/>
        </w:rPr>
        <w:t>d</w:t>
      </w:r>
      <w:r w:rsidR="0043627B" w:rsidRPr="00E65D00">
        <w:rPr>
          <w:sz w:val="22"/>
          <w:szCs w:val="22"/>
        </w:rPr>
        <w:t>financovania</w:t>
      </w:r>
      <w:proofErr w:type="spellEnd"/>
      <w:r w:rsidR="0043627B" w:rsidRPr="00E65D00">
        <w:rPr>
          <w:sz w:val="22"/>
          <w:szCs w:val="22"/>
        </w:rPr>
        <w:t xml:space="preserve"> sú upravené v </w:t>
      </w:r>
      <w:commentRangeStart w:id="2"/>
      <w:r w:rsidR="00001C96" w:rsidRPr="00E65D00">
        <w:rPr>
          <w:sz w:val="22"/>
          <w:szCs w:val="22"/>
        </w:rPr>
        <w:t>príslušnej</w:t>
      </w:r>
      <w:r w:rsidR="0043627B" w:rsidRPr="00E65D00">
        <w:rPr>
          <w:sz w:val="22"/>
          <w:szCs w:val="22"/>
        </w:rPr>
        <w:t xml:space="preserve"> </w:t>
      </w:r>
      <w:commentRangeEnd w:id="2"/>
      <w:r w:rsidR="005241A3" w:rsidRPr="00E65D00">
        <w:rPr>
          <w:rStyle w:val="Odkaznakomentr"/>
          <w:rFonts w:eastAsia="Times New Roman"/>
          <w:sz w:val="22"/>
          <w:szCs w:val="22"/>
          <w:lang w:val="x-none" w:eastAsia="x-none"/>
        </w:rPr>
        <w:commentReference w:id="2"/>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7510D9">
      <w:pPr>
        <w:pStyle w:val="Odsekzoznamu1"/>
        <w:spacing w:after="120" w:line="276" w:lineRule="auto"/>
        <w:jc w:val="both"/>
        <w:rPr>
          <w:sz w:val="22"/>
          <w:szCs w:val="22"/>
        </w:rPr>
      </w:pPr>
    </w:p>
    <w:p w14:paraId="70858E6A" w14:textId="19D189CF"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7510D9">
      <w:pPr>
        <w:pStyle w:val="Odsekzoznamu1"/>
        <w:spacing w:line="276" w:lineRule="auto"/>
        <w:rPr>
          <w:sz w:val="22"/>
          <w:szCs w:val="22"/>
        </w:rPr>
      </w:pPr>
    </w:p>
    <w:p w14:paraId="1FA8D51D" w14:textId="79511FB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 (</w:t>
      </w:r>
      <w:r w:rsidR="0031625F" w:rsidRPr="00E65D00">
        <w:rPr>
          <w:sz w:val="22"/>
          <w:szCs w:val="22"/>
        </w:rPr>
        <w:t>faktúra</w:t>
      </w:r>
      <w:r w:rsidRPr="00E65D00">
        <w:rPr>
          <w:sz w:val="22"/>
          <w:szCs w:val="22"/>
        </w:rPr>
        <w:t>, prípadne doklad rovnocennej dôkaznej hodnoty</w:t>
      </w: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 </w:t>
      </w:r>
      <w:r w:rsidRPr="00E65D00">
        <w:rPr>
          <w:sz w:val="22"/>
          <w:szCs w:val="22"/>
        </w:rPr>
        <w:t>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w:t>
      </w:r>
      <w:proofErr w:type="spellStart"/>
      <w:r w:rsidR="00691C16" w:rsidRPr="00E65D00">
        <w:rPr>
          <w:rFonts w:cs="Arial"/>
          <w:sz w:val="22"/>
          <w:szCs w:val="22"/>
        </w:rPr>
        <w:t>predfinancovania</w:t>
      </w:r>
      <w:proofErr w:type="spellEnd"/>
      <w:r w:rsidR="00691C16" w:rsidRPr="00E65D00">
        <w:rPr>
          <w:rFonts w:cs="Arial"/>
          <w:sz w:val="22"/>
          <w:szCs w:val="22"/>
        </w:rPr>
        <w:t xml:space="preserve">)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p>
    <w:p w14:paraId="2B047122" w14:textId="77777777" w:rsidR="00A91910" w:rsidRPr="00E65D00" w:rsidRDefault="00A91910" w:rsidP="007510D9">
      <w:pPr>
        <w:pStyle w:val="Odsekzoznamu1"/>
        <w:tabs>
          <w:tab w:val="num" w:pos="1353"/>
        </w:tabs>
        <w:spacing w:after="120" w:line="276" w:lineRule="auto"/>
        <w:jc w:val="both"/>
        <w:rPr>
          <w:sz w:val="22"/>
          <w:szCs w:val="22"/>
        </w:rPr>
      </w:pPr>
    </w:p>
    <w:p w14:paraId="6474F6A6" w14:textId="183B7C4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481DCF" w:rsidRPr="00E65D00">
        <w:rPr>
          <w:sz w:val="22"/>
          <w:szCs w:val="22"/>
        </w:rPr>
        <w:t xml:space="preserve">3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7510D9">
      <w:pPr>
        <w:pStyle w:val="Odsekzoznamu1"/>
        <w:tabs>
          <w:tab w:val="num" w:pos="1353"/>
        </w:tabs>
        <w:spacing w:after="120" w:line="276" w:lineRule="auto"/>
        <w:jc w:val="both"/>
        <w:rPr>
          <w:sz w:val="22"/>
          <w:szCs w:val="22"/>
        </w:rPr>
      </w:pPr>
    </w:p>
    <w:p w14:paraId="554BEFCF" w14:textId="58E562FD"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7510D9">
      <w:pPr>
        <w:pStyle w:val="Odsekzoznamu1"/>
        <w:tabs>
          <w:tab w:val="num" w:pos="1353"/>
        </w:tabs>
        <w:spacing w:after="120" w:line="276" w:lineRule="auto"/>
        <w:jc w:val="both"/>
        <w:rPr>
          <w:sz w:val="22"/>
          <w:szCs w:val="22"/>
        </w:rPr>
      </w:pPr>
    </w:p>
    <w:p w14:paraId="59885481" w14:textId="38F6DA41"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 xml:space="preserve">predložením Žiadosti o platbu (zúčtovanie </w:t>
      </w:r>
      <w:proofErr w:type="spellStart"/>
      <w:r w:rsidRPr="00E65D00">
        <w:rPr>
          <w:sz w:val="22"/>
          <w:szCs w:val="22"/>
        </w:rPr>
        <w:t>predfinancovania</w:t>
      </w:r>
      <w:proofErr w:type="spellEnd"/>
      <w:r w:rsidRPr="00E65D00">
        <w:rPr>
          <w:sz w:val="22"/>
          <w:szCs w:val="22"/>
        </w:rPr>
        <w:t>),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w:t>
      </w:r>
      <w:r w:rsidR="00001C96" w:rsidRPr="00E65D00">
        <w:rPr>
          <w:sz w:val="22"/>
          <w:szCs w:val="22"/>
        </w:rPr>
        <w:t xml:space="preserve"> </w:t>
      </w:r>
      <w:r w:rsidR="00493D00" w:rsidRPr="00E65D00">
        <w:rPr>
          <w:sz w:val="22"/>
          <w:szCs w:val="22"/>
        </w:rPr>
        <w:t>A</w:t>
      </w:r>
      <w:r w:rsidR="00001C96" w:rsidRPr="00E65D00">
        <w:rPr>
          <w:sz w:val="22"/>
          <w:szCs w:val="22"/>
        </w:rPr>
        <w:t xml:space="preserve">k bolo </w:t>
      </w:r>
      <w:proofErr w:type="spellStart"/>
      <w:r w:rsidR="00001C96" w:rsidRPr="00E65D00">
        <w:rPr>
          <w:sz w:val="22"/>
          <w:szCs w:val="22"/>
        </w:rPr>
        <w:t>predfinancovanie</w:t>
      </w:r>
      <w:proofErr w:type="spellEnd"/>
      <w:r w:rsidR="00001C96" w:rsidRPr="00E65D00">
        <w:rPr>
          <w:sz w:val="22"/>
          <w:szCs w:val="22"/>
        </w:rPr>
        <w:t xml:space="preserve"> poskytnuté vo viacerých platbách, z dôvodu vyčlenenej časti nárokovaných finančných prostriedkov z predloženej Žiadosti o platbu (poskytnutie </w:t>
      </w:r>
      <w:proofErr w:type="spellStart"/>
      <w:r w:rsidR="00001C96" w:rsidRPr="00E65D00">
        <w:rPr>
          <w:sz w:val="22"/>
          <w:szCs w:val="22"/>
        </w:rPr>
        <w:t>predfinancovania</w:t>
      </w:r>
      <w:proofErr w:type="spellEnd"/>
      <w:r w:rsidR="00001C96" w:rsidRPr="00E65D00">
        <w:rPr>
          <w:sz w:val="22"/>
          <w:szCs w:val="22"/>
        </w:rPr>
        <w:t xml:space="preserve">), je Prijímateľ povinný </w:t>
      </w:r>
      <w:r w:rsidR="00215405">
        <w:rPr>
          <w:sz w:val="22"/>
          <w:szCs w:val="22"/>
        </w:rPr>
        <w:t xml:space="preserve">zúčtovať </w:t>
      </w:r>
      <w:r w:rsidR="00001C96" w:rsidRPr="00E65D00">
        <w:rPr>
          <w:sz w:val="22"/>
          <w:szCs w:val="22"/>
        </w:rPr>
        <w:t xml:space="preserve">každú jednu poskytnutú platbu </w:t>
      </w:r>
      <w:proofErr w:type="spellStart"/>
      <w:r w:rsidR="00001C96" w:rsidRPr="00E65D00">
        <w:rPr>
          <w:sz w:val="22"/>
          <w:szCs w:val="22"/>
        </w:rPr>
        <w:t>predfinancovania</w:t>
      </w:r>
      <w:proofErr w:type="spellEnd"/>
      <w:r w:rsidR="00001C96" w:rsidRPr="00E65D00">
        <w:rPr>
          <w:sz w:val="22"/>
          <w:szCs w:val="22"/>
        </w:rPr>
        <w:t xml:space="preserve"> samostatne (t. j. predložiť samostatnú Žiadosť o platbu – zúčtovanie </w:t>
      </w:r>
      <w:proofErr w:type="spellStart"/>
      <w:r w:rsidR="00001C96" w:rsidRPr="00E65D00">
        <w:rPr>
          <w:sz w:val="22"/>
          <w:szCs w:val="22"/>
        </w:rPr>
        <w:t>predfinancovania</w:t>
      </w:r>
      <w:proofErr w:type="spellEnd"/>
      <w:r w:rsidR="00001C96" w:rsidRPr="00E65D00">
        <w:rPr>
          <w:sz w:val="22"/>
          <w:szCs w:val="22"/>
        </w:rPr>
        <w:t>).</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w:t>
      </w:r>
      <w:proofErr w:type="spellStart"/>
      <w:r w:rsidRPr="00E65D00">
        <w:rPr>
          <w:sz w:val="22"/>
          <w:szCs w:val="22"/>
        </w:rPr>
        <w:t>predfinancovania</w:t>
      </w:r>
      <w:proofErr w:type="spellEnd"/>
      <w:r w:rsidRPr="00E65D00">
        <w:rPr>
          <w:sz w:val="22"/>
          <w:szCs w:val="22"/>
        </w:rPr>
        <w:t xml:space="preserve"> je Prijímateľ povinný bezodkladne (najneskôr do 5 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w:t>
      </w:r>
      <w:proofErr w:type="spellStart"/>
      <w:r w:rsidR="00967989" w:rsidRPr="00E65D00">
        <w:rPr>
          <w:sz w:val="22"/>
          <w:szCs w:val="22"/>
        </w:rPr>
        <w:t>predfinancovania</w:t>
      </w:r>
      <w:proofErr w:type="spellEnd"/>
      <w:r w:rsidR="00967989" w:rsidRPr="00E65D00">
        <w:rPr>
          <w:sz w:val="22"/>
          <w:szCs w:val="22"/>
        </w:rPr>
        <w:t xml:space="preserve">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6B7FCA">
        <w:rPr>
          <w:sz w:val="22"/>
        </w:rPr>
        <w:t>.</w:t>
      </w:r>
    </w:p>
    <w:p w14:paraId="5E1ECFEC" w14:textId="42BB5487" w:rsidR="00A91910" w:rsidRPr="00E65D00" w:rsidRDefault="00A91910" w:rsidP="006B7FCA">
      <w:pPr>
        <w:pStyle w:val="Odsekzoznamu1"/>
        <w:tabs>
          <w:tab w:val="num" w:pos="1353"/>
        </w:tabs>
        <w:spacing w:after="120" w:line="276" w:lineRule="auto"/>
        <w:jc w:val="both"/>
        <w:rPr>
          <w:sz w:val="22"/>
          <w:szCs w:val="22"/>
        </w:rPr>
      </w:pPr>
    </w:p>
    <w:p w14:paraId="5F1B82A0" w14:textId="77777777" w:rsidR="00A91910" w:rsidRPr="00E65D00" w:rsidRDefault="00A91910" w:rsidP="007510D9">
      <w:pPr>
        <w:pStyle w:val="Odsekzoznamu1"/>
        <w:tabs>
          <w:tab w:val="num" w:pos="1353"/>
        </w:tabs>
        <w:spacing w:after="120" w:line="276" w:lineRule="auto"/>
        <w:jc w:val="both"/>
        <w:rPr>
          <w:sz w:val="22"/>
          <w:szCs w:val="22"/>
        </w:rPr>
      </w:pPr>
    </w:p>
    <w:p w14:paraId="3D6F1190" w14:textId="77777777"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lastRenderedPageBreak/>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E65D00" w:rsidRDefault="00A91910" w:rsidP="007510D9">
      <w:pPr>
        <w:pStyle w:val="Odsekzoznamu1"/>
        <w:tabs>
          <w:tab w:val="num" w:pos="1353"/>
        </w:tabs>
        <w:spacing w:after="120" w:line="276" w:lineRule="auto"/>
        <w:jc w:val="both"/>
        <w:rPr>
          <w:sz w:val="22"/>
          <w:szCs w:val="22"/>
        </w:rPr>
      </w:pPr>
    </w:p>
    <w:p w14:paraId="7AD2B98E" w14:textId="7CA63741" w:rsidR="00A91910" w:rsidRPr="00E65D00" w:rsidRDefault="00A91910" w:rsidP="00CF137C">
      <w:pPr>
        <w:pStyle w:val="Odsekzoznamu1"/>
        <w:numPr>
          <w:ilvl w:val="0"/>
          <w:numId w:val="58"/>
        </w:numPr>
        <w:spacing w:after="120" w:line="276" w:lineRule="auto"/>
        <w:jc w:val="both"/>
        <w:rPr>
          <w:b/>
          <w:bCs/>
          <w:color w:val="20231E"/>
          <w:sz w:val="22"/>
          <w:szCs w:val="22"/>
        </w:rPr>
      </w:pPr>
      <w:r w:rsidRPr="00E65D00">
        <w:rPr>
          <w:sz w:val="22"/>
          <w:szCs w:val="22"/>
        </w:rPr>
        <w:t>Poskytovateľ je povinný vykonať kontrolu Žiadosti o</w:t>
      </w:r>
      <w:r w:rsidR="00BF0C28" w:rsidRPr="00E65D00">
        <w:rPr>
          <w:sz w:val="22"/>
          <w:szCs w:val="22"/>
        </w:rPr>
        <w:t> </w:t>
      </w:r>
      <w:r w:rsidRPr="00E65D00">
        <w:rPr>
          <w:sz w:val="22"/>
          <w:szCs w:val="22"/>
        </w:rPr>
        <w:t>platbu</w:t>
      </w:r>
      <w:r w:rsidR="00BF0C28" w:rsidRPr="00E65D00">
        <w:rPr>
          <w:sz w:val="22"/>
          <w:szCs w:val="22"/>
        </w:rPr>
        <w:t xml:space="preserve"> </w:t>
      </w:r>
      <w:r w:rsidRPr="00E65D00">
        <w:rPr>
          <w:sz w:val="22"/>
          <w:szCs w:val="22"/>
        </w:rPr>
        <w:t xml:space="preserve">podľa </w:t>
      </w:r>
      <w:r w:rsidR="0068717E" w:rsidRPr="00E65D00">
        <w:rPr>
          <w:sz w:val="22"/>
          <w:szCs w:val="22"/>
        </w:rPr>
        <w:t>§</w:t>
      </w:r>
      <w:r w:rsidR="00205F39" w:rsidRPr="00E65D00">
        <w:rPr>
          <w:sz w:val="22"/>
          <w:szCs w:val="22"/>
        </w:rPr>
        <w:t xml:space="preserve"> </w:t>
      </w:r>
      <w:r w:rsidR="0068717E" w:rsidRPr="00E65D00">
        <w:rPr>
          <w:sz w:val="22"/>
          <w:szCs w:val="22"/>
        </w:rPr>
        <w:t>7 a §</w:t>
      </w:r>
      <w:r w:rsidR="00205F39" w:rsidRPr="00E65D00">
        <w:rPr>
          <w:sz w:val="22"/>
          <w:szCs w:val="22"/>
        </w:rPr>
        <w:t xml:space="preserve"> </w:t>
      </w:r>
      <w:r w:rsidR="0068717E" w:rsidRPr="00E65D00">
        <w:rPr>
          <w:sz w:val="22"/>
          <w:szCs w:val="22"/>
        </w:rPr>
        <w:t xml:space="preserve">8 </w:t>
      </w:r>
      <w:r w:rsidR="00F07031" w:rsidRPr="00E65D00">
        <w:rPr>
          <w:sz w:val="22"/>
          <w:szCs w:val="22"/>
        </w:rPr>
        <w:t>zákona o finančnej kontrole a audite</w:t>
      </w:r>
      <w:r w:rsidR="00F07031" w:rsidRPr="00E65D00">
        <w:rPr>
          <w:b/>
          <w:bCs/>
          <w:color w:val="20231E"/>
          <w:sz w:val="22"/>
          <w:szCs w:val="22"/>
        </w:rPr>
        <w:t xml:space="preserve"> </w:t>
      </w:r>
      <w:r w:rsidRPr="00E65D00">
        <w:rPr>
          <w:sz w:val="22"/>
          <w:szCs w:val="22"/>
        </w:rPr>
        <w:t xml:space="preserve">a článku </w:t>
      </w:r>
      <w:r w:rsidR="008B7AF3" w:rsidRPr="00E65D00">
        <w:rPr>
          <w:sz w:val="22"/>
          <w:szCs w:val="22"/>
        </w:rPr>
        <w:t>125</w:t>
      </w:r>
      <w:r w:rsidRPr="00E65D00">
        <w:rPr>
          <w:sz w:val="22"/>
          <w:szCs w:val="22"/>
        </w:rPr>
        <w:t xml:space="preserve"> všeobecného </w:t>
      </w:r>
      <w:r w:rsidR="00BF0C28" w:rsidRPr="00E65D00">
        <w:rPr>
          <w:sz w:val="22"/>
          <w:szCs w:val="22"/>
        </w:rPr>
        <w:t xml:space="preserve">nariadenia, </w:t>
      </w:r>
      <w:r w:rsidR="00205F39" w:rsidRPr="00E65D00">
        <w:rPr>
          <w:sz w:val="22"/>
          <w:szCs w:val="22"/>
        </w:rPr>
        <w:t>pričom Prijímateľ</w:t>
      </w:r>
      <w:r w:rsidR="008E3322" w:rsidRPr="00E65D00">
        <w:rPr>
          <w:sz w:val="22"/>
          <w:szCs w:val="22"/>
        </w:rPr>
        <w:t xml:space="preserve"> je</w:t>
      </w:r>
      <w:r w:rsidR="00205F39" w:rsidRPr="00E65D00">
        <w:rPr>
          <w:sz w:val="22"/>
          <w:szCs w:val="22"/>
        </w:rPr>
        <w:t xml:space="preserve"> povinný sa na úče</w:t>
      </w:r>
      <w:r w:rsidR="00850C22" w:rsidRPr="00E65D00">
        <w:rPr>
          <w:sz w:val="22"/>
          <w:szCs w:val="22"/>
        </w:rPr>
        <w:t>ly výkonu kontroly riadiť § 21 z</w:t>
      </w:r>
      <w:r w:rsidR="00205F39" w:rsidRPr="00E65D00">
        <w:rPr>
          <w:sz w:val="22"/>
          <w:szCs w:val="22"/>
        </w:rPr>
        <w:t>ákona o finančnej kontrole a</w:t>
      </w:r>
      <w:r w:rsidR="003D3FC0">
        <w:rPr>
          <w:sz w:val="22"/>
          <w:szCs w:val="22"/>
        </w:rPr>
        <w:t> </w:t>
      </w:r>
      <w:r w:rsidR="00205F39" w:rsidRPr="00E65D00">
        <w:rPr>
          <w:sz w:val="22"/>
          <w:szCs w:val="22"/>
        </w:rPr>
        <w:t>audite</w:t>
      </w:r>
      <w:r w:rsidR="003D3FC0">
        <w:rPr>
          <w:sz w:val="22"/>
          <w:szCs w:val="22"/>
        </w:rPr>
        <w:t>,</w:t>
      </w:r>
      <w:r w:rsidR="00205F39"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6EBEB115" w:rsidR="00A91910" w:rsidRPr="00E65D00" w:rsidRDefault="00A91910" w:rsidP="00634EED">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w:t>
      </w:r>
      <w:proofErr w:type="spellStart"/>
      <w:r w:rsidR="0021081B" w:rsidRPr="00E65D00">
        <w:rPr>
          <w:sz w:val="22"/>
          <w:szCs w:val="22"/>
        </w:rPr>
        <w:t>predfinancovania</w:t>
      </w:r>
      <w:proofErr w:type="spellEnd"/>
      <w:r w:rsidR="0021081B" w:rsidRPr="00E65D00">
        <w:rPr>
          <w:sz w:val="22"/>
          <w:szCs w:val="22"/>
        </w:rPr>
        <w:t xml:space="preserve">) </w:t>
      </w:r>
      <w:r w:rsidRPr="00E65D00">
        <w:rPr>
          <w:sz w:val="22"/>
          <w:szCs w:val="22"/>
        </w:rPr>
        <w:t xml:space="preserve"> aj Žiadosť o platbu (zúčtovanie </w:t>
      </w:r>
      <w:proofErr w:type="spellStart"/>
      <w:r w:rsidRPr="00E65D00">
        <w:rPr>
          <w:sz w:val="22"/>
          <w:szCs w:val="22"/>
        </w:rPr>
        <w:t>predfinancovania</w:t>
      </w:r>
      <w:proofErr w:type="spellEnd"/>
      <w:r w:rsidRPr="00E65D00">
        <w:rPr>
          <w:sz w:val="22"/>
          <w:szCs w:val="22"/>
        </w:rPr>
        <w:t>) schváli v plnej výške, schváli v zníženej výške</w:t>
      </w:r>
      <w:r w:rsidR="00B0411F" w:rsidRPr="00E65D00">
        <w:rPr>
          <w:sz w:val="22"/>
          <w:szCs w:val="22"/>
        </w:rPr>
        <w:t>, zamietne,</w:t>
      </w:r>
      <w:r w:rsidRPr="00E65D00">
        <w:rPr>
          <w:sz w:val="22"/>
          <w:szCs w:val="22"/>
        </w:rPr>
        <w:t xml:space="preserve"> </w:t>
      </w:r>
      <w:r w:rsidR="008E3322" w:rsidRPr="00E65D00">
        <w:rPr>
          <w:sz w:val="22"/>
          <w:szCs w:val="22"/>
        </w:rPr>
        <w:t xml:space="preserve">pozastaví </w:t>
      </w:r>
      <w:r w:rsidRPr="00E65D00">
        <w:rPr>
          <w:sz w:val="22"/>
          <w:szCs w:val="22"/>
        </w:rPr>
        <w:t>alebo</w:t>
      </w:r>
      <w:r w:rsidR="00743E98" w:rsidRPr="00E65D00">
        <w:rPr>
          <w:sz w:val="22"/>
          <w:szCs w:val="22"/>
        </w:rPr>
        <w:t xml:space="preserve"> zo Žiadosti o platbu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xml:space="preserve"> </w:t>
      </w:r>
      <w:r w:rsidR="00B0411F"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w:t>
      </w:r>
      <w:proofErr w:type="spellStart"/>
      <w:r w:rsidRPr="00E65D00">
        <w:rPr>
          <w:sz w:val="22"/>
          <w:szCs w:val="22"/>
        </w:rPr>
        <w:t>predfinancovania</w:t>
      </w:r>
      <w:proofErr w:type="spellEnd"/>
      <w:r w:rsidRPr="00E65D00">
        <w:rPr>
          <w:sz w:val="22"/>
          <w:szCs w:val="22"/>
        </w:rPr>
        <w:t>)</w:t>
      </w:r>
      <w:r w:rsidR="00493D00" w:rsidRPr="00E65D00">
        <w:rPr>
          <w:sz w:val="22"/>
          <w:szCs w:val="22"/>
        </w:rPr>
        <w:t xml:space="preserve"> a Žiadosti o plat</w:t>
      </w:r>
      <w:r w:rsidR="00F7676F">
        <w:rPr>
          <w:sz w:val="22"/>
          <w:szCs w:val="22"/>
        </w:rPr>
        <w:t xml:space="preserve">bu (poskytnutie </w:t>
      </w:r>
      <w:proofErr w:type="spellStart"/>
      <w:r w:rsidR="00F7676F">
        <w:rPr>
          <w:sz w:val="22"/>
          <w:szCs w:val="22"/>
        </w:rPr>
        <w:t>predfinancovania</w:t>
      </w:r>
      <w:proofErr w:type="spellEnd"/>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7510D9">
      <w:pPr>
        <w:pStyle w:val="Odsekzoznamu1"/>
        <w:tabs>
          <w:tab w:val="num" w:pos="1353"/>
        </w:tabs>
        <w:spacing w:after="120" w:line="276" w:lineRule="auto"/>
        <w:jc w:val="both"/>
        <w:rPr>
          <w:sz w:val="22"/>
          <w:szCs w:val="22"/>
        </w:rPr>
      </w:pPr>
    </w:p>
    <w:p w14:paraId="103B2849" w14:textId="77777777" w:rsidR="00001C96" w:rsidRDefault="00F51A0E" w:rsidP="00F51A0E">
      <w:pPr>
        <w:pStyle w:val="Odsekzoznamu1"/>
        <w:numPr>
          <w:ilvl w:val="0"/>
          <w:numId w:val="58"/>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w:t>
      </w:r>
      <w:proofErr w:type="spellStart"/>
      <w:r w:rsidR="00A91910" w:rsidRPr="00F51A0E">
        <w:rPr>
          <w:sz w:val="22"/>
          <w:szCs w:val="22"/>
        </w:rPr>
        <w:t>predfinancovania</w:t>
      </w:r>
      <w:proofErr w:type="spellEnd"/>
      <w:r w:rsidR="00A91910" w:rsidRPr="00F51A0E">
        <w:rPr>
          <w:sz w:val="22"/>
          <w:szCs w:val="22"/>
        </w:rPr>
        <w:t xml:space="preserve">)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4C648619" w:rsidR="006B7FCA" w:rsidRDefault="006B7FCA" w:rsidP="006B7FCA">
      <w:pPr>
        <w:pStyle w:val="Odsekzoznamu1"/>
        <w:numPr>
          <w:ilvl w:val="0"/>
          <w:numId w:val="58"/>
        </w:numPr>
        <w:spacing w:after="120" w:line="276" w:lineRule="auto"/>
        <w:jc w:val="both"/>
        <w:rPr>
          <w:sz w:val="22"/>
          <w:szCs w:val="22"/>
        </w:rPr>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Prebiehajúceho skúmania, Poskytovateľ môže pozastaviť schvaľovanie </w:t>
      </w:r>
      <w:ins w:id="3" w:author="Autor">
        <w:r w:rsidR="00E762EF">
          <w:rPr>
            <w:sz w:val="22"/>
            <w:szCs w:val="22"/>
          </w:rPr>
          <w:t>dotknutých</w:t>
        </w:r>
        <w:r w:rsidR="002743C2">
          <w:rPr>
            <w:sz w:val="22"/>
            <w:szCs w:val="22"/>
          </w:rPr>
          <w:t xml:space="preserve"> </w:t>
        </w:r>
      </w:ins>
      <w:del w:id="4" w:author="Autor">
        <w:r w:rsidDel="00E762EF">
          <w:rPr>
            <w:sz w:val="22"/>
            <w:szCs w:val="22"/>
          </w:rPr>
          <w:delText>dotknutných</w:delText>
        </w:r>
        <w:r w:rsidRPr="008D1F03" w:rsidDel="00E762EF">
          <w:rPr>
            <w:sz w:val="22"/>
            <w:szCs w:val="22"/>
          </w:rPr>
          <w:delText xml:space="preserve"> </w:delText>
        </w:r>
      </w:del>
      <w:r w:rsidRPr="008D1F03">
        <w:rPr>
          <w:sz w:val="22"/>
          <w:szCs w:val="22"/>
        </w:rPr>
        <w:t xml:space="preserve">výdavkov </w:t>
      </w:r>
      <w:r>
        <w:rPr>
          <w:sz w:val="22"/>
          <w:szCs w:val="22"/>
        </w:rPr>
        <w:t xml:space="preserve">až </w:t>
      </w:r>
      <w:r w:rsidRPr="008D1F03">
        <w:rPr>
          <w:sz w:val="22"/>
          <w:szCs w:val="22"/>
        </w:rPr>
        <w:t>do času ukončenia skúmania</w:t>
      </w:r>
      <w:r>
        <w:rPr>
          <w:sz w:val="22"/>
          <w:szCs w:val="22"/>
        </w:rPr>
        <w:t xml:space="preserve">. Ak sú výdavky, ktorých sa týka Prebiehajúce skúmanie zahrnuté do Žiadosti o platbu (zúčtovanie </w:t>
      </w:r>
      <w:proofErr w:type="spellStart"/>
      <w:r>
        <w:rPr>
          <w:sz w:val="22"/>
          <w:szCs w:val="22"/>
        </w:rPr>
        <w:t>predfinancovania</w:t>
      </w:r>
      <w:proofErr w:type="spellEnd"/>
      <w:r>
        <w:rPr>
          <w:sz w:val="22"/>
          <w:szCs w:val="22"/>
        </w:rPr>
        <w:t xml:space="preserve">), Poskytovateľ pozastaví schvaľovanie celej takejto Žiadosti o platbu (a to aj za výdavky, ktorých sa Prebiehajúce skúmanie netýka), a to až do času ukončenia skúmania.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77777777" w:rsidR="00A91910" w:rsidRPr="00E65D00" w:rsidRDefault="00A91910" w:rsidP="00C31C1D">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7510D9">
      <w:pPr>
        <w:pStyle w:val="Odsekzoznamu1"/>
        <w:spacing w:after="120" w:line="276" w:lineRule="auto"/>
        <w:jc w:val="both"/>
        <w:rPr>
          <w:sz w:val="22"/>
          <w:szCs w:val="22"/>
        </w:rPr>
      </w:pPr>
    </w:p>
    <w:p w14:paraId="576F4F5D" w14:textId="215E4229"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lastRenderedPageBreak/>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do výšky 40 % </w:t>
      </w:r>
      <w:bookmarkStart w:id="5" w:name="OLE_LINK3"/>
      <w:r w:rsidRPr="00E65D00">
        <w:rPr>
          <w:sz w:val="22"/>
          <w:szCs w:val="22"/>
        </w:rPr>
        <w:t>z relevantnej časti rozpočtu Projektu zodpovedajúcim 12 mesiacov Realizácie aktivít Projektu z prostriedkov zodpovedajúcich podielu prostriedkov EÚ a štátneho rozpočtu SR na spolufinancovanie</w:t>
      </w:r>
      <w:bookmarkEnd w:id="5"/>
      <w:r w:rsidRPr="00E65D00">
        <w:rPr>
          <w:sz w:val="22"/>
          <w:szCs w:val="22"/>
        </w:rPr>
        <w:t xml:space="preserve">. </w:t>
      </w:r>
    </w:p>
    <w:p w14:paraId="64447787" w14:textId="77777777" w:rsidR="00A91910" w:rsidRPr="00E65D00" w:rsidRDefault="00A91910" w:rsidP="007510D9">
      <w:pPr>
        <w:pStyle w:val="Odsekzoznamu1"/>
        <w:spacing w:after="120" w:line="276" w:lineRule="auto"/>
        <w:jc w:val="both"/>
        <w:rPr>
          <w:sz w:val="22"/>
          <w:szCs w:val="22"/>
        </w:rPr>
      </w:pPr>
    </w:p>
    <w:p w14:paraId="31AA6098" w14:textId="3C7B3164"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E65D00">
        <w:rPr>
          <w:sz w:val="22"/>
          <w:szCs w:val="22"/>
        </w:rPr>
        <w:t>predfinancovania</w:t>
      </w:r>
      <w:proofErr w:type="spellEnd"/>
      <w:r w:rsidRPr="00E65D00">
        <w:rPr>
          <w:sz w:val="22"/>
          <w:szCs w:val="22"/>
        </w:rPr>
        <w:t xml:space="preserve">, alebo kombináciou systému </w:t>
      </w:r>
      <w:proofErr w:type="spellStart"/>
      <w:r w:rsidRPr="00E65D00">
        <w:rPr>
          <w:sz w:val="22"/>
          <w:szCs w:val="22"/>
        </w:rPr>
        <w:t>predfinancovania</w:t>
      </w:r>
      <w:proofErr w:type="spellEnd"/>
      <w:r w:rsidRPr="00E65D00">
        <w:rPr>
          <w:sz w:val="22"/>
          <w:szCs w:val="22"/>
        </w:rPr>
        <w:t xml:space="preserve">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78A61057" w:rsidR="00A91910" w:rsidRPr="00E65D00" w:rsidRDefault="00054CFF" w:rsidP="00EA5002">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9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7510D9">
      <w:pPr>
        <w:pStyle w:val="Odsekzoznamu1"/>
        <w:spacing w:after="120" w:line="276" w:lineRule="auto"/>
        <w:jc w:val="both"/>
        <w:rPr>
          <w:sz w:val="22"/>
          <w:szCs w:val="22"/>
        </w:rPr>
      </w:pPr>
    </w:p>
    <w:p w14:paraId="15DF0F7F" w14:textId="49B4A064" w:rsidR="00A91910" w:rsidRPr="00E65D00" w:rsidRDefault="00640FE2" w:rsidP="007510D9">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5B0365C3" w:rsidR="00A91910" w:rsidRPr="00C61D74" w:rsidRDefault="00A91910" w:rsidP="006B7FCA">
      <w:pPr>
        <w:pStyle w:val="Odsekzoznamu1"/>
        <w:spacing w:after="120" w:line="276" w:lineRule="auto"/>
        <w:jc w:val="both"/>
      </w:pPr>
    </w:p>
    <w:p w14:paraId="35D9D7C3" w14:textId="77777777" w:rsidR="00A91910" w:rsidRPr="00E65D00" w:rsidRDefault="00A91910" w:rsidP="00205F39">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9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7510D9">
      <w:pPr>
        <w:pStyle w:val="Odsekzoznamu1"/>
        <w:spacing w:line="276" w:lineRule="auto"/>
        <w:rPr>
          <w:sz w:val="22"/>
          <w:szCs w:val="22"/>
        </w:rPr>
      </w:pPr>
    </w:p>
    <w:p w14:paraId="3A0BDE79"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462A40B" w14:textId="77777777" w:rsidR="00A91910" w:rsidRPr="00E65D00" w:rsidRDefault="00A91910" w:rsidP="007510D9">
      <w:pPr>
        <w:pStyle w:val="Odsekzoznamu1"/>
        <w:spacing w:line="276" w:lineRule="auto"/>
        <w:rPr>
          <w:sz w:val="22"/>
          <w:szCs w:val="22"/>
        </w:rPr>
      </w:pPr>
    </w:p>
    <w:p w14:paraId="073C285F" w14:textId="77777777"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r w:rsidR="00B94450">
        <w:rPr>
          <w:sz w:val="22"/>
          <w:szCs w:val="22"/>
        </w:rPr>
        <w:t>.</w:t>
      </w:r>
    </w:p>
    <w:p w14:paraId="29E5670E" w14:textId="77777777" w:rsidR="00244DBA" w:rsidRPr="00E65D00" w:rsidRDefault="00244DBA" w:rsidP="006B7FCA">
      <w:pPr>
        <w:pStyle w:val="Odsekzoznamu1"/>
        <w:spacing w:line="276" w:lineRule="auto"/>
        <w:ind w:left="0"/>
        <w:jc w:val="both"/>
        <w:rPr>
          <w:sz w:val="22"/>
          <w:szCs w:val="22"/>
        </w:rPr>
      </w:pPr>
    </w:p>
    <w:p w14:paraId="60AF53CF" w14:textId="54653462"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Poskytovateľ v predloženej Žiadosti o platbu (zúčtovanie zálohovej platby) identifikoval Neoprávnené výdavky pred uplynutím príslušnej 9-mesačnej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9-</w:t>
      </w:r>
      <w:r w:rsidRPr="00E65D00">
        <w:rPr>
          <w:sz w:val="22"/>
          <w:szCs w:val="22"/>
        </w:rPr>
        <w:lastRenderedPageBreak/>
        <w:t>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065E3133"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Prijímateľ nezúčtuje 100 % poskytnutej zálohovej platby do 9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5 dní po uplynutí 9-mesačnej lehoty vrátiť sumu nezúčtovaného rozdielu na účet určený Poskytovateľom. Ak Prijímateľ nevráti sumu nezúčtovaného rozdielu podľa predchádzajúcej vety, okrem povinnosti vrátenia tejto sumy sa Prijímateľovi </w:t>
      </w:r>
      <w:commentRangeStart w:id="6"/>
      <w:r w:rsidRPr="00E65D00">
        <w:rPr>
          <w:sz w:val="22"/>
          <w:szCs w:val="22"/>
        </w:rPr>
        <w:t xml:space="preserve">o túto sumu zároveň znižuje NFP ako celok; </w:t>
      </w:r>
      <w:commentRangeEnd w:id="6"/>
      <w:r w:rsidRPr="00E65D00">
        <w:rPr>
          <w:rStyle w:val="Odkaznakomentr"/>
          <w:rFonts w:ascii="Calibri" w:hAnsi="Calibri"/>
          <w:sz w:val="22"/>
          <w:szCs w:val="22"/>
          <w:lang w:eastAsia="en-US"/>
        </w:rPr>
        <w:commentReference w:id="6"/>
      </w:r>
      <w:r w:rsidRPr="00E65D00">
        <w:rPr>
          <w:sz w:val="22"/>
          <w:szCs w:val="22"/>
        </w:rPr>
        <w:t xml:space="preserve">podrobnosti sú upravené v príslušnej kapitole Systému finančného riadenia. </w:t>
      </w:r>
    </w:p>
    <w:p w14:paraId="0413EDDC" w14:textId="77777777" w:rsidR="00244DBA" w:rsidRPr="00E65D00" w:rsidRDefault="00244DBA" w:rsidP="006B7FCA">
      <w:pPr>
        <w:pStyle w:val="Odsekzoznamu"/>
        <w:rPr>
          <w:sz w:val="22"/>
          <w:szCs w:val="22"/>
        </w:rPr>
      </w:pPr>
    </w:p>
    <w:p w14:paraId="0B98C560" w14:textId="77777777"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2743C2">
        <w:rPr>
          <w:sz w:val="22"/>
          <w:szCs w:val="22"/>
        </w:rPr>
        <w:t>až po uplynutí 9-mesačnej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7"/>
      <w:r w:rsidRPr="00E65D00">
        <w:rPr>
          <w:sz w:val="22"/>
          <w:szCs w:val="22"/>
        </w:rPr>
        <w:t>o túto sumu zároveň znižuje Prijímateľovi NFP ako celok</w:t>
      </w:r>
      <w:commentRangeEnd w:id="7"/>
      <w:r w:rsidRPr="00E65D00">
        <w:rPr>
          <w:rStyle w:val="Odkaznakomentr"/>
          <w:rFonts w:ascii="Calibri" w:hAnsi="Calibri"/>
          <w:sz w:val="22"/>
          <w:szCs w:val="22"/>
          <w:lang w:eastAsia="en-US"/>
        </w:rPr>
        <w:commentReference w:id="7"/>
      </w:r>
      <w:r w:rsidRPr="00E65D00">
        <w:rPr>
          <w:sz w:val="22"/>
          <w:szCs w:val="22"/>
        </w:rPr>
        <w:t>; podrobnosti sú upravené v príslušnej kapitole Systému finančného riadenia.</w:t>
      </w:r>
    </w:p>
    <w:p w14:paraId="7ED8AD0B" w14:textId="77777777" w:rsidR="00A91910" w:rsidRPr="00E65D00" w:rsidRDefault="00A91910" w:rsidP="007510D9">
      <w:pPr>
        <w:pStyle w:val="Odsekzoznamu1"/>
        <w:spacing w:line="276" w:lineRule="auto"/>
        <w:rPr>
          <w:sz w:val="22"/>
          <w:szCs w:val="22"/>
        </w:rPr>
      </w:pPr>
    </w:p>
    <w:p w14:paraId="59736F8A" w14:textId="77777777" w:rsidR="008A2ABD"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5CAA7761"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244DBA"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E95A3E"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695BB774"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 Žiadosť o platbu (zúčtovanie zálohovej platby) schváli v plnej výške, schváli v zníženej výške</w:t>
      </w:r>
      <w:r w:rsidR="00BF0C28" w:rsidRPr="00E65D00">
        <w:rPr>
          <w:sz w:val="22"/>
          <w:szCs w:val="22"/>
        </w:rPr>
        <w:t>, zamietne</w:t>
      </w:r>
      <w:r w:rsidR="00E95A3E" w:rsidRPr="00E65D00">
        <w:rPr>
          <w:sz w:val="22"/>
          <w:szCs w:val="22"/>
        </w:rPr>
        <w:t>, pozastaví</w:t>
      </w:r>
      <w:r w:rsidRPr="00E65D00">
        <w:rPr>
          <w:sz w:val="22"/>
          <w:szCs w:val="22"/>
        </w:rPr>
        <w:t xml:space="preserve"> alebo </w:t>
      </w:r>
      <w:r w:rsidR="00492EF4" w:rsidRPr="00E65D00">
        <w:rPr>
          <w:sz w:val="22"/>
          <w:szCs w:val="22"/>
        </w:rPr>
        <w:t xml:space="preserve">zo Žiadosti o platbu (zúčtovanie zálohovej platby) </w:t>
      </w:r>
      <w:r w:rsidR="00BF0C28"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6B7FCA">
      <w:pPr>
        <w:pStyle w:val="Odsekzoznamu1"/>
        <w:spacing w:line="276" w:lineRule="auto"/>
        <w:jc w:val="both"/>
        <w:rPr>
          <w:sz w:val="22"/>
          <w:szCs w:val="22"/>
        </w:rPr>
      </w:pPr>
    </w:p>
    <w:p w14:paraId="0DCE89C3"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7510D9">
      <w:pPr>
        <w:pStyle w:val="Odsekzoznamu1"/>
        <w:spacing w:after="120" w:line="276" w:lineRule="auto"/>
        <w:jc w:val="both"/>
        <w:rPr>
          <w:sz w:val="22"/>
          <w:szCs w:val="22"/>
        </w:rPr>
      </w:pPr>
    </w:p>
    <w:p w14:paraId="3B038999" w14:textId="688DC803" w:rsidR="00F11CEE"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w:t>
      </w:r>
      <w:r w:rsidRPr="00E65D00">
        <w:rPr>
          <w:sz w:val="22"/>
          <w:szCs w:val="22"/>
        </w:rPr>
        <w:lastRenderedPageBreak/>
        <w:t xml:space="preserve">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aktivít Projektu plní funkciu Žiadosti o platbu (s príznakom záverečná). </w:t>
      </w:r>
    </w:p>
    <w:p w14:paraId="154C0CB1" w14:textId="77777777" w:rsidR="00D57DAC" w:rsidRDefault="00D57DAC" w:rsidP="00D57DAC">
      <w:pPr>
        <w:pStyle w:val="Odsekzoznamu"/>
        <w:rPr>
          <w:sz w:val="22"/>
          <w:szCs w:val="22"/>
        </w:rPr>
      </w:pPr>
    </w:p>
    <w:p w14:paraId="3357FAF0" w14:textId="77777777" w:rsidR="006B7FCA" w:rsidRPr="00E206A6" w:rsidRDefault="006B7FCA" w:rsidP="006B7FCA">
      <w:pPr>
        <w:pStyle w:val="Odsekzoznamu1"/>
        <w:numPr>
          <w:ilvl w:val="0"/>
          <w:numId w:val="59"/>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322B379" w14:textId="77777777" w:rsidR="00D57DAC" w:rsidRPr="00F51A0E" w:rsidRDefault="00D57DAC" w:rsidP="00D57DAC">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223F09E9" w:rsidR="00A91910" w:rsidRPr="00E65D00" w:rsidRDefault="00A91910" w:rsidP="00850C22">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7510D9">
      <w:pPr>
        <w:pStyle w:val="Odsekzoznamu1"/>
        <w:spacing w:after="120" w:line="276" w:lineRule="auto"/>
        <w:jc w:val="both"/>
        <w:rPr>
          <w:sz w:val="22"/>
          <w:szCs w:val="22"/>
        </w:rPr>
      </w:pPr>
    </w:p>
    <w:p w14:paraId="6B15707E" w14:textId="36642F57" w:rsidR="00A91910" w:rsidRPr="00E65D00" w:rsidRDefault="00A91910" w:rsidP="007510D9">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7510D9">
      <w:pPr>
        <w:pStyle w:val="Odsekzoznamu1"/>
        <w:spacing w:after="120" w:line="276" w:lineRule="auto"/>
        <w:jc w:val="both"/>
        <w:rPr>
          <w:sz w:val="22"/>
          <w:szCs w:val="22"/>
        </w:rPr>
      </w:pPr>
    </w:p>
    <w:p w14:paraId="2602F467" w14:textId="5B416299" w:rsidR="00A91910" w:rsidRPr="00E65D00" w:rsidRDefault="001672D5" w:rsidP="007510D9">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7510D9">
      <w:pPr>
        <w:pStyle w:val="Odsekzoznamu1"/>
        <w:spacing w:after="120" w:line="276" w:lineRule="auto"/>
        <w:jc w:val="both"/>
        <w:rPr>
          <w:sz w:val="22"/>
          <w:szCs w:val="22"/>
        </w:rPr>
      </w:pPr>
      <w:r w:rsidRPr="00E65D00">
        <w:rPr>
          <w:sz w:val="22"/>
          <w:szCs w:val="22"/>
        </w:rPr>
        <w:t xml:space="preserve"> </w:t>
      </w:r>
    </w:p>
    <w:p w14:paraId="37B78506" w14:textId="76707B6B" w:rsidR="00A91910" w:rsidRPr="00E65D00" w:rsidRDefault="00A91910" w:rsidP="007510D9">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platby na základe nepravých alebo nesprávnych údajov dozvie Poskytovateľ, postupuje podľa článku 10 VZP.</w:t>
      </w:r>
    </w:p>
    <w:p w14:paraId="1677009D" w14:textId="77777777" w:rsidR="00A91910" w:rsidRPr="00E65D00" w:rsidRDefault="00A91910" w:rsidP="007510D9">
      <w:pPr>
        <w:pStyle w:val="Odsekzoznamu1"/>
        <w:spacing w:after="120" w:line="276" w:lineRule="auto"/>
        <w:jc w:val="both"/>
        <w:rPr>
          <w:sz w:val="22"/>
          <w:szCs w:val="22"/>
        </w:rPr>
      </w:pPr>
    </w:p>
    <w:p w14:paraId="6E5F3ACF" w14:textId="18EF8B72" w:rsidR="00A91910" w:rsidRPr="00E65D00" w:rsidRDefault="00A91910" w:rsidP="00CF137C">
      <w:pPr>
        <w:pStyle w:val="Odsekzoznamu1"/>
        <w:numPr>
          <w:ilvl w:val="0"/>
          <w:numId w:val="60"/>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 §</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683C99"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D62ED2"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566004BE" w14:textId="77777777" w:rsidR="007C2BC1" w:rsidRPr="00E65D00" w:rsidRDefault="007C2BC1" w:rsidP="007510D9">
      <w:pPr>
        <w:pStyle w:val="Odsekzoznamu1"/>
        <w:spacing w:after="120" w:line="276" w:lineRule="auto"/>
        <w:jc w:val="both"/>
        <w:rPr>
          <w:sz w:val="22"/>
          <w:szCs w:val="22"/>
        </w:rPr>
      </w:pPr>
    </w:p>
    <w:p w14:paraId="3CA2DC71" w14:textId="77777777" w:rsidR="00A91910" w:rsidRDefault="00A91910" w:rsidP="00C31C1D">
      <w:pPr>
        <w:pStyle w:val="Odsekzoznamu1"/>
        <w:numPr>
          <w:ilvl w:val="0"/>
          <w:numId w:val="60"/>
        </w:numPr>
        <w:spacing w:before="240" w:after="120" w:line="276" w:lineRule="auto"/>
        <w:jc w:val="both"/>
        <w:rPr>
          <w:sz w:val="22"/>
          <w:szCs w:val="22"/>
        </w:rPr>
      </w:pPr>
      <w:r w:rsidRPr="00E65D00">
        <w:rPr>
          <w:sz w:val="22"/>
          <w:szCs w:val="22"/>
        </w:rPr>
        <w:t xml:space="preserve">Po vykonaní kontroly </w:t>
      </w:r>
      <w:r w:rsidR="0020157D" w:rsidRPr="00E65D00">
        <w:rPr>
          <w:sz w:val="22"/>
          <w:szCs w:val="22"/>
        </w:rPr>
        <w:t xml:space="preserve">podľa predchádzajúceho odseku </w:t>
      </w:r>
      <w:r w:rsidRPr="00E65D00">
        <w:rPr>
          <w:sz w:val="22"/>
          <w:szCs w:val="22"/>
        </w:rPr>
        <w:t>Poskytovateľ Žiadosť o platbu schváli v plnej výške, schváli v zníženej výške</w:t>
      </w:r>
      <w:r w:rsidR="00B0411F" w:rsidRPr="00E65D00">
        <w:rPr>
          <w:sz w:val="22"/>
          <w:szCs w:val="22"/>
        </w:rPr>
        <w:t>, zamietne,</w:t>
      </w:r>
      <w:r w:rsidRPr="00E65D00">
        <w:rPr>
          <w:sz w:val="22"/>
          <w:szCs w:val="22"/>
        </w:rPr>
        <w:t xml:space="preserve"> </w:t>
      </w:r>
      <w:r w:rsidR="00DA2540" w:rsidRPr="00E65D00">
        <w:rPr>
          <w:sz w:val="22"/>
          <w:szCs w:val="22"/>
        </w:rPr>
        <w:t xml:space="preserve">pozastaví </w:t>
      </w:r>
      <w:r w:rsidRPr="00E65D00">
        <w:rPr>
          <w:sz w:val="22"/>
          <w:szCs w:val="22"/>
        </w:rPr>
        <w:t xml:space="preserve">alebo </w:t>
      </w:r>
      <w:r w:rsidR="00B0411F" w:rsidRPr="00E65D00">
        <w:rPr>
          <w:sz w:val="22"/>
          <w:szCs w:val="22"/>
        </w:rPr>
        <w:t>vyčlení časť deklarovaných výdavkov na samostatnú kontrolu</w:t>
      </w:r>
      <w:r w:rsidRPr="00E65D00">
        <w:rPr>
          <w:sz w:val="22"/>
          <w:szCs w:val="22"/>
        </w:rPr>
        <w:t>, a to v</w:t>
      </w:r>
      <w:r w:rsidR="008674DD" w:rsidRPr="00E65D00">
        <w:rPr>
          <w:sz w:val="22"/>
          <w:szCs w:val="22"/>
        </w:rPr>
        <w:t> </w:t>
      </w:r>
      <w:r w:rsidRPr="00E65D00">
        <w:rPr>
          <w:sz w:val="22"/>
          <w:szCs w:val="22"/>
        </w:rPr>
        <w:t>lehot</w:t>
      </w:r>
      <w:r w:rsidR="008674DD" w:rsidRPr="00E65D00">
        <w:rPr>
          <w:sz w:val="22"/>
          <w:szCs w:val="22"/>
        </w:rPr>
        <w:t>ách určených Systémom finančného riadenia</w:t>
      </w:r>
      <w:r w:rsidRPr="00E65D00">
        <w:rPr>
          <w:sz w:val="22"/>
          <w:szCs w:val="22"/>
        </w:rPr>
        <w:t xml:space="preserve">. Prijímateľovi vznikne nárok na vyplatenie platby iba ak podá úplnú a správnu Žiadosť o platbu, a to až v momente schválenia súhrnnej Žiadosti o platbu Certifikačným orgánom, </w:t>
      </w:r>
      <w:r w:rsidRPr="00E65D00">
        <w:rPr>
          <w:sz w:val="22"/>
          <w:szCs w:val="22"/>
        </w:rPr>
        <w:lastRenderedPageBreak/>
        <w:t xml:space="preserve">a to len v rozsahu Schválených oprávnených výdavkov zo strany Prijímateľa a Certifikačného orgánu. </w:t>
      </w:r>
    </w:p>
    <w:p w14:paraId="72F7AC93" w14:textId="77777777" w:rsidR="006B7FCA" w:rsidRDefault="006B7FCA" w:rsidP="006B7FCA">
      <w:pPr>
        <w:pStyle w:val="Odsekzoznamu"/>
        <w:rPr>
          <w:sz w:val="22"/>
          <w:szCs w:val="22"/>
        </w:rPr>
      </w:pPr>
    </w:p>
    <w:p w14:paraId="46E25514" w14:textId="77777777" w:rsidR="006B7FCA" w:rsidRPr="00E206A6" w:rsidRDefault="006B7FCA" w:rsidP="006B7FCA">
      <w:pPr>
        <w:pStyle w:val="Odsekzoznamu1"/>
        <w:numPr>
          <w:ilvl w:val="0"/>
          <w:numId w:val="60"/>
        </w:numPr>
        <w:spacing w:after="120" w:line="276" w:lineRule="auto"/>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D1C90B2" w14:textId="77777777" w:rsidR="00D57DAC" w:rsidRDefault="00D57DAC" w:rsidP="00D57DAC">
      <w:pPr>
        <w:pStyle w:val="Odsekzoznamu"/>
        <w:rPr>
          <w:sz w:val="22"/>
          <w:szCs w:val="22"/>
        </w:rPr>
      </w:pPr>
    </w:p>
    <w:p w14:paraId="4EEFB8B6" w14:textId="38C544E5"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caps/>
          <w:lang w:eastAsia="sk-SK"/>
        </w:rPr>
        <w:t xml:space="preserve">Článok 18 SPOLOČNÉ USTANOVENIA PRE VŠETKY SYSTÉMY FINANCOVANIA </w:t>
      </w:r>
    </w:p>
    <w:p w14:paraId="5D8DF9E7" w14:textId="77777777" w:rsidR="00A91910" w:rsidRPr="00E65D00" w:rsidRDefault="00F11CEE" w:rsidP="00C31C1D">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7510D9">
      <w:pPr>
        <w:pStyle w:val="Odsekzoznamu1"/>
        <w:spacing w:after="120" w:line="276" w:lineRule="auto"/>
        <w:jc w:val="both"/>
        <w:rPr>
          <w:sz w:val="22"/>
          <w:szCs w:val="22"/>
        </w:rPr>
      </w:pPr>
    </w:p>
    <w:p w14:paraId="164DDE66"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sidRPr="00E65D00">
        <w:rPr>
          <w:sz w:val="22"/>
          <w:szCs w:val="22"/>
        </w:rPr>
        <w:t>;</w:t>
      </w:r>
      <w:r w:rsidR="001264E1" w:rsidRPr="00E65D00">
        <w:rPr>
          <w:sz w:val="22"/>
          <w:szCs w:val="22"/>
        </w:rPr>
        <w:t xml:space="preserve"> </w:t>
      </w:r>
      <w:r w:rsidR="009A0992" w:rsidRPr="00E65D00">
        <w:rPr>
          <w:sz w:val="22"/>
          <w:szCs w:val="22"/>
        </w:rPr>
        <w:t xml:space="preserve">ak štatutárny orgán Prijímateľa splnomocní na podpisovanie inú osobu, je potrebné k predmetnej Žiadosti o platbu priložiť aj toto splnomocnenie  </w:t>
      </w:r>
    </w:p>
    <w:p w14:paraId="4459A0A8" w14:textId="77777777" w:rsidR="00A91910" w:rsidRPr="00E65D00" w:rsidRDefault="00A91910" w:rsidP="007510D9">
      <w:pPr>
        <w:pStyle w:val="Odsekzoznamu1"/>
        <w:spacing w:after="120" w:line="276" w:lineRule="auto"/>
        <w:jc w:val="both"/>
        <w:rPr>
          <w:sz w:val="22"/>
          <w:szCs w:val="22"/>
        </w:rPr>
      </w:pPr>
    </w:p>
    <w:p w14:paraId="3D753050"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7510D9">
      <w:pPr>
        <w:pStyle w:val="Odsekzoznamu1"/>
        <w:spacing w:after="120" w:line="276" w:lineRule="auto"/>
        <w:jc w:val="both"/>
        <w:rPr>
          <w:sz w:val="22"/>
          <w:szCs w:val="22"/>
        </w:rPr>
      </w:pPr>
    </w:p>
    <w:p w14:paraId="368BD330" w14:textId="413DD711" w:rsidR="00A91910" w:rsidRPr="00E65D00" w:rsidRDefault="00A91910" w:rsidP="007510D9">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Pr="00E65D00">
        <w:rPr>
          <w:color w:val="000000"/>
          <w:sz w:val="22"/>
          <w:szCs w:val="22"/>
        </w:rPr>
        <w:t>Zvolený systém financovania, resp. ich kombinácia vyplýva z týchto VZP</w:t>
      </w:r>
      <w:r w:rsidR="001672D5" w:rsidRPr="00E65D00">
        <w:rPr>
          <w:color w:val="000000"/>
          <w:sz w:val="22"/>
          <w:szCs w:val="22"/>
        </w:rPr>
        <w:t xml:space="preserve"> a zo S</w:t>
      </w:r>
      <w:r w:rsidR="00DF7A41" w:rsidRPr="00E65D00">
        <w:rPr>
          <w:color w:val="000000"/>
          <w:sz w:val="22"/>
          <w:szCs w:val="22"/>
        </w:rPr>
        <w:t>ystému finančného riad</w:t>
      </w:r>
      <w:r w:rsidR="00DA2540" w:rsidRPr="00E65D00">
        <w:rPr>
          <w:color w:val="000000"/>
          <w:sz w:val="22"/>
          <w:szCs w:val="22"/>
        </w:rPr>
        <w:t>e</w:t>
      </w:r>
      <w:r w:rsidR="00DF7A41" w:rsidRPr="00E65D00">
        <w:rPr>
          <w:color w:val="000000"/>
          <w:sz w:val="22"/>
          <w:szCs w:val="22"/>
        </w:rPr>
        <w:t>nia</w:t>
      </w:r>
      <w:r w:rsidRPr="00E65D00">
        <w:rPr>
          <w:color w:val="000000"/>
          <w:sz w:val="22"/>
          <w:szCs w:val="22"/>
        </w:rPr>
        <w:t>.</w:t>
      </w:r>
    </w:p>
    <w:p w14:paraId="2D31AF81" w14:textId="77777777" w:rsidR="00A91910" w:rsidRPr="00E65D00" w:rsidRDefault="00A91910" w:rsidP="007510D9">
      <w:pPr>
        <w:pStyle w:val="Odsekzoznamu1"/>
        <w:spacing w:after="120" w:line="276" w:lineRule="auto"/>
        <w:jc w:val="both"/>
        <w:rPr>
          <w:color w:val="000000"/>
          <w:sz w:val="22"/>
          <w:szCs w:val="22"/>
        </w:rPr>
      </w:pPr>
    </w:p>
    <w:p w14:paraId="6626C43F"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7510D9">
      <w:pPr>
        <w:pStyle w:val="Odsekzoznamu1"/>
        <w:spacing w:after="120" w:line="276" w:lineRule="auto"/>
        <w:jc w:val="both"/>
        <w:rPr>
          <w:color w:val="000000"/>
          <w:sz w:val="22"/>
          <w:szCs w:val="22"/>
        </w:rPr>
      </w:pPr>
    </w:p>
    <w:p w14:paraId="55EA977C" w14:textId="04F25288"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w:t>
      </w:r>
      <w:proofErr w:type="spellStart"/>
      <w:r w:rsidR="00DA2540" w:rsidRPr="00E65D00">
        <w:rPr>
          <w:color w:val="000000"/>
          <w:sz w:val="22"/>
          <w:szCs w:val="22"/>
        </w:rPr>
        <w:t>predfinancovania</w:t>
      </w:r>
      <w:proofErr w:type="spellEnd"/>
      <w:r w:rsidR="00DA2540" w:rsidRPr="00E65D00">
        <w:rPr>
          <w:color w:val="000000"/>
          <w:sz w:val="22"/>
          <w:szCs w:val="22"/>
        </w:rPr>
        <w:t xml:space="preserve">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w:t>
      </w:r>
      <w:proofErr w:type="spellStart"/>
      <w:r w:rsidR="00DA2540" w:rsidRPr="00E65D00">
        <w:rPr>
          <w:color w:val="000000"/>
          <w:sz w:val="22"/>
          <w:szCs w:val="22"/>
        </w:rPr>
        <w:t>predfinancovania</w:t>
      </w:r>
      <w:proofErr w:type="spellEnd"/>
      <w:r w:rsidR="00DA2540" w:rsidRPr="00E65D00">
        <w:rPr>
          <w:color w:val="000000"/>
          <w:sz w:val="22"/>
          <w:szCs w:val="22"/>
        </w:rPr>
        <w:t>)</w:t>
      </w:r>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Zmluvy </w:t>
      </w:r>
      <w:r w:rsidR="00683C99" w:rsidRPr="00E65D00">
        <w:rPr>
          <w:color w:val="000000"/>
          <w:sz w:val="22"/>
          <w:szCs w:val="22"/>
        </w:rPr>
        <w:t xml:space="preserve">o poskytnutí NFP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7510D9">
      <w:pPr>
        <w:pStyle w:val="Odsekzoznamu1"/>
        <w:tabs>
          <w:tab w:val="num" w:pos="1353"/>
        </w:tabs>
        <w:spacing w:after="120" w:line="276" w:lineRule="auto"/>
        <w:jc w:val="both"/>
        <w:rPr>
          <w:sz w:val="22"/>
          <w:szCs w:val="22"/>
        </w:rPr>
      </w:pPr>
    </w:p>
    <w:p w14:paraId="6FC75911"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w:t>
      </w:r>
      <w:r w:rsidRPr="00E65D00">
        <w:rPr>
          <w:sz w:val="22"/>
          <w:szCs w:val="22"/>
        </w:rPr>
        <w:lastRenderedPageBreak/>
        <w:t xml:space="preserve">podľa pomeru stanoveného v článku 3 ods. 3.1 písm. c) zmluvy, pričom vecne Neoprávnené výdavky Prijímateľ hradí z vlastných zdrojov. </w:t>
      </w:r>
    </w:p>
    <w:p w14:paraId="4DB0C55B" w14:textId="77777777" w:rsidR="00A91910" w:rsidRPr="00E65D00" w:rsidRDefault="00A91910" w:rsidP="007510D9">
      <w:pPr>
        <w:pStyle w:val="Odsekzoznamu1"/>
        <w:spacing w:line="276" w:lineRule="auto"/>
        <w:rPr>
          <w:color w:val="000000"/>
          <w:sz w:val="22"/>
          <w:szCs w:val="22"/>
        </w:rPr>
      </w:pPr>
    </w:p>
    <w:p w14:paraId="1190085B" w14:textId="56421269" w:rsidR="00A91910" w:rsidRPr="00E65D00" w:rsidRDefault="00A91910" w:rsidP="007510D9">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7510D9">
      <w:pPr>
        <w:pStyle w:val="Odsekzoznamu1"/>
        <w:spacing w:after="120" w:line="276" w:lineRule="auto"/>
        <w:jc w:val="both"/>
        <w:rPr>
          <w:sz w:val="22"/>
          <w:szCs w:val="22"/>
        </w:rPr>
      </w:pPr>
    </w:p>
    <w:p w14:paraId="7671A88C" w14:textId="71A0C872" w:rsidR="00A91910" w:rsidRPr="00E65D00" w:rsidRDefault="00A91910" w:rsidP="007510D9">
      <w:pPr>
        <w:pStyle w:val="Odsekzoznamu1"/>
        <w:numPr>
          <w:ilvl w:val="0"/>
          <w:numId w:val="61"/>
        </w:numPr>
        <w:spacing w:after="120" w:line="276" w:lineRule="auto"/>
        <w:jc w:val="both"/>
        <w:rPr>
          <w:sz w:val="22"/>
          <w:szCs w:val="22"/>
        </w:rPr>
      </w:pPr>
      <w:commentRangeStart w:id="8"/>
      <w:commentRangeStart w:id="9"/>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commentRangeEnd w:id="8"/>
      <w:commentRangeEnd w:id="9"/>
      <w:r w:rsidRPr="00802C1A">
        <w:rPr>
          <w:rStyle w:val="Odkaznakomentr"/>
          <w:sz w:val="22"/>
          <w:szCs w:val="22"/>
        </w:rPr>
        <w:commentReference w:id="8"/>
      </w:r>
      <w:r w:rsidR="005241A3" w:rsidRPr="00E65D00">
        <w:rPr>
          <w:rStyle w:val="Odkaznakomentr"/>
          <w:rFonts w:eastAsia="Times New Roman"/>
          <w:sz w:val="22"/>
          <w:szCs w:val="22"/>
          <w:lang w:val="x-none" w:eastAsia="x-none"/>
        </w:rPr>
        <w:commentReference w:id="9"/>
      </w:r>
    </w:p>
    <w:p w14:paraId="015C0217" w14:textId="77777777" w:rsidR="00A91910" w:rsidRPr="00E65D00" w:rsidRDefault="00A91910" w:rsidP="007510D9">
      <w:pPr>
        <w:pStyle w:val="Odsekzoznamu1"/>
        <w:spacing w:after="120" w:line="276" w:lineRule="auto"/>
        <w:jc w:val="both"/>
        <w:rPr>
          <w:color w:val="000000"/>
          <w:sz w:val="22"/>
          <w:szCs w:val="22"/>
        </w:rPr>
      </w:pPr>
    </w:p>
    <w:p w14:paraId="41C8F051" w14:textId="3FC9277A"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7510D9">
      <w:pPr>
        <w:pStyle w:val="Odsekzoznamu1"/>
        <w:spacing w:after="120" w:line="276" w:lineRule="auto"/>
        <w:jc w:val="both"/>
        <w:rPr>
          <w:sz w:val="22"/>
          <w:szCs w:val="22"/>
        </w:rPr>
      </w:pPr>
    </w:p>
    <w:p w14:paraId="373A9786"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65849489"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7510D9">
      <w:pPr>
        <w:pStyle w:val="Odsekzoznamu1"/>
        <w:spacing w:after="120" w:line="276" w:lineRule="auto"/>
        <w:jc w:val="both"/>
        <w:rPr>
          <w:color w:val="000000"/>
          <w:sz w:val="22"/>
          <w:szCs w:val="22"/>
        </w:rPr>
      </w:pPr>
    </w:p>
    <w:p w14:paraId="6D9C1C9E"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7510D9">
      <w:pPr>
        <w:pStyle w:val="Odsekzoznamu1"/>
        <w:spacing w:after="120" w:line="276" w:lineRule="auto"/>
        <w:jc w:val="both"/>
        <w:rPr>
          <w:color w:val="000000"/>
          <w:sz w:val="22"/>
          <w:szCs w:val="22"/>
        </w:rPr>
      </w:pPr>
    </w:p>
    <w:p w14:paraId="19F32245"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V prípade úhrady záväzku Prijímateľa oprávnenej osobe na základe výkonu rozhodnutia voči Dodávateľovi v zmysle Právnych predpisov SR Prijímateľ v rámci dokumentácie Žiadosti </w:t>
      </w:r>
      <w:r w:rsidRPr="00E65D00">
        <w:rPr>
          <w:color w:val="000000"/>
          <w:sz w:val="22"/>
          <w:szCs w:val="22"/>
        </w:rPr>
        <w:lastRenderedPageBreak/>
        <w:t>o platbu predloží aj dokumenty preukazujúce výkon rozhodnutia (napr. exekučný príkaz, vykonateľné rozhodnutie).</w:t>
      </w:r>
    </w:p>
    <w:p w14:paraId="1F76661E" w14:textId="77777777" w:rsidR="00A91910" w:rsidRPr="00E65D00" w:rsidRDefault="00A91910" w:rsidP="007510D9">
      <w:pPr>
        <w:pStyle w:val="Odsekzoznamu1"/>
        <w:spacing w:after="120" w:line="276" w:lineRule="auto"/>
        <w:jc w:val="both"/>
        <w:rPr>
          <w:color w:val="000000"/>
          <w:sz w:val="22"/>
          <w:szCs w:val="22"/>
        </w:rPr>
      </w:pPr>
    </w:p>
    <w:p w14:paraId="1C385774"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7510D9">
      <w:pPr>
        <w:pStyle w:val="Odsekzoznamu1"/>
        <w:spacing w:after="120" w:line="276" w:lineRule="auto"/>
        <w:jc w:val="both"/>
        <w:rPr>
          <w:color w:val="000000"/>
          <w:sz w:val="22"/>
          <w:szCs w:val="22"/>
        </w:rPr>
      </w:pPr>
    </w:p>
    <w:p w14:paraId="19DD5E93"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7510D9">
      <w:pPr>
        <w:pStyle w:val="Odsekzoznamu1"/>
        <w:spacing w:after="120" w:line="276" w:lineRule="auto"/>
        <w:jc w:val="both"/>
        <w:rPr>
          <w:color w:val="000000"/>
          <w:sz w:val="22"/>
          <w:szCs w:val="22"/>
        </w:rPr>
      </w:pPr>
    </w:p>
    <w:p w14:paraId="01AA9ABA"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or" w:initials="A">
    <w:p w14:paraId="28768133" w14:textId="77777777" w:rsidR="00307A1C" w:rsidRPr="00307A1C" w:rsidRDefault="00307A1C">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6" w:author="Autor" w:initials="A">
    <w:p w14:paraId="7852D6DA" w14:textId="77777777" w:rsidR="00244DBA" w:rsidRDefault="00244DBA" w:rsidP="00244DBA">
      <w:pPr>
        <w:pStyle w:val="Textkomentra"/>
      </w:pPr>
      <w:r>
        <w:rPr>
          <w:rStyle w:val="Odkaznakomentr"/>
        </w:rPr>
        <w:annotationRef/>
      </w:r>
      <w:r w:rsidR="00EC429C">
        <w:t xml:space="preserve">Ide o sankciu za to, že </w:t>
      </w:r>
      <w:proofErr w:type="spellStart"/>
      <w:r w:rsidR="00EC429C">
        <w:t>P</w:t>
      </w:r>
      <w:r>
        <w:t>ijímateľ</w:t>
      </w:r>
      <w:proofErr w:type="spellEnd"/>
      <w:r>
        <w:t xml:space="preserve"> nevrátil nezúčtovanú sumu dobrovoľne. Je na RO/SO,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7"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8"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9" w:author="Autor" w:initials="A">
    <w:p w14:paraId="097CC981" w14:textId="77777777" w:rsidR="005241A3" w:rsidRDefault="005241A3">
      <w:pPr>
        <w:pStyle w:val="Textkomentra"/>
      </w:pPr>
      <w:r>
        <w:rPr>
          <w:rStyle w:val="Odkaznakomentr"/>
        </w:rPr>
        <w:annotationRef/>
      </w:r>
      <w:r>
        <w:rPr>
          <w:lang w:val="sk-SK"/>
        </w:rPr>
        <w:t>RO/SO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768133" w15:done="0"/>
  <w15:commentEx w15:paraId="65473897" w15:done="0"/>
  <w15:commentEx w15:paraId="7852D6DA" w15:done="0"/>
  <w15:commentEx w15:paraId="1D095133" w15:done="0"/>
  <w15:commentEx w15:paraId="4036B84C" w15:done="0"/>
  <w15:commentEx w15:paraId="097CC9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D3BB5C" w14:textId="77777777" w:rsidR="00863761" w:rsidRDefault="00863761" w:rsidP="00107570">
      <w:pPr>
        <w:spacing w:after="0" w:line="240" w:lineRule="auto"/>
      </w:pPr>
      <w:r>
        <w:separator/>
      </w:r>
    </w:p>
  </w:endnote>
  <w:endnote w:type="continuationSeparator" w:id="0">
    <w:p w14:paraId="45A80404" w14:textId="77777777" w:rsidR="00863761" w:rsidRDefault="00863761" w:rsidP="00107570">
      <w:pPr>
        <w:spacing w:after="0" w:line="240" w:lineRule="auto"/>
      </w:pPr>
      <w:r>
        <w:continuationSeparator/>
      </w:r>
    </w:p>
  </w:endnote>
  <w:endnote w:type="continuationNotice" w:id="1">
    <w:p w14:paraId="2567BFDE" w14:textId="77777777" w:rsidR="00863761" w:rsidRDefault="008637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C112F" w14:textId="77777777" w:rsidR="001D68FE" w:rsidRDefault="001D68F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B0147" w14:textId="0B4E9701"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566167">
      <w:rPr>
        <w:b/>
        <w:bCs/>
        <w:noProof/>
        <w:sz w:val="22"/>
        <w:szCs w:val="22"/>
      </w:rPr>
      <w:t>9</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566167">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42CDF" w14:textId="2907CDD8"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566167">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566167">
      <w:rPr>
        <w:b/>
        <w:bCs/>
        <w:noProof/>
        <w:sz w:val="22"/>
        <w:szCs w:val="22"/>
      </w:rPr>
      <w:t>2</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5BB4C" w14:textId="77777777" w:rsidR="00863761" w:rsidRDefault="00863761" w:rsidP="00107570">
      <w:pPr>
        <w:spacing w:after="0" w:line="240" w:lineRule="auto"/>
      </w:pPr>
      <w:r>
        <w:separator/>
      </w:r>
    </w:p>
  </w:footnote>
  <w:footnote w:type="continuationSeparator" w:id="0">
    <w:p w14:paraId="64A7F5BC" w14:textId="77777777" w:rsidR="00863761" w:rsidRDefault="00863761" w:rsidP="00107570">
      <w:pPr>
        <w:spacing w:after="0" w:line="240" w:lineRule="auto"/>
      </w:pPr>
      <w:r>
        <w:continuationSeparator/>
      </w:r>
    </w:p>
  </w:footnote>
  <w:footnote w:type="continuationNotice" w:id="1">
    <w:p w14:paraId="63BA2E95" w14:textId="77777777" w:rsidR="00863761" w:rsidRDefault="0086376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2F7AE" w14:textId="77777777" w:rsidR="001D68FE" w:rsidRDefault="001D68F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3CA61" w14:textId="77777777" w:rsidR="001D68FE" w:rsidRDefault="001D68FE">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1C96"/>
    <w:rsid w:val="000125B9"/>
    <w:rsid w:val="000135C4"/>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743C2"/>
    <w:rsid w:val="002807F3"/>
    <w:rsid w:val="0028313A"/>
    <w:rsid w:val="00283169"/>
    <w:rsid w:val="002966B1"/>
    <w:rsid w:val="002B667C"/>
    <w:rsid w:val="002B6A0E"/>
    <w:rsid w:val="002B73A5"/>
    <w:rsid w:val="002C3993"/>
    <w:rsid w:val="002D1750"/>
    <w:rsid w:val="002E235D"/>
    <w:rsid w:val="002E3E83"/>
    <w:rsid w:val="002F0B58"/>
    <w:rsid w:val="002F1B93"/>
    <w:rsid w:val="002F5A33"/>
    <w:rsid w:val="00301D23"/>
    <w:rsid w:val="00304BCE"/>
    <w:rsid w:val="00307158"/>
    <w:rsid w:val="00307A1C"/>
    <w:rsid w:val="0031189F"/>
    <w:rsid w:val="0031356B"/>
    <w:rsid w:val="003144E8"/>
    <w:rsid w:val="0031625F"/>
    <w:rsid w:val="00316E50"/>
    <w:rsid w:val="00326E5F"/>
    <w:rsid w:val="003273BF"/>
    <w:rsid w:val="003328CB"/>
    <w:rsid w:val="00344D26"/>
    <w:rsid w:val="00351DD7"/>
    <w:rsid w:val="00355838"/>
    <w:rsid w:val="003570A7"/>
    <w:rsid w:val="003629CF"/>
    <w:rsid w:val="003672B6"/>
    <w:rsid w:val="00374378"/>
    <w:rsid w:val="0037663F"/>
    <w:rsid w:val="00377FC7"/>
    <w:rsid w:val="003818D4"/>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6268A"/>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E774F"/>
    <w:rsid w:val="004F17CD"/>
    <w:rsid w:val="004F2508"/>
    <w:rsid w:val="004F30C8"/>
    <w:rsid w:val="005001FB"/>
    <w:rsid w:val="0050198D"/>
    <w:rsid w:val="00501FDC"/>
    <w:rsid w:val="0050352D"/>
    <w:rsid w:val="00512D79"/>
    <w:rsid w:val="005241A3"/>
    <w:rsid w:val="0052759C"/>
    <w:rsid w:val="00530F07"/>
    <w:rsid w:val="00531363"/>
    <w:rsid w:val="00537063"/>
    <w:rsid w:val="0054002C"/>
    <w:rsid w:val="00542D6C"/>
    <w:rsid w:val="00546CA0"/>
    <w:rsid w:val="00546EA5"/>
    <w:rsid w:val="00553BFD"/>
    <w:rsid w:val="0055539C"/>
    <w:rsid w:val="005561DD"/>
    <w:rsid w:val="00566167"/>
    <w:rsid w:val="00570122"/>
    <w:rsid w:val="005706B3"/>
    <w:rsid w:val="00571CAF"/>
    <w:rsid w:val="00573573"/>
    <w:rsid w:val="0058720B"/>
    <w:rsid w:val="00587F50"/>
    <w:rsid w:val="00590648"/>
    <w:rsid w:val="005931A0"/>
    <w:rsid w:val="005B204A"/>
    <w:rsid w:val="005B4F5F"/>
    <w:rsid w:val="005B6CAA"/>
    <w:rsid w:val="005C375F"/>
    <w:rsid w:val="005D01B9"/>
    <w:rsid w:val="005D1E6A"/>
    <w:rsid w:val="005D28F5"/>
    <w:rsid w:val="005D5A73"/>
    <w:rsid w:val="005D6DCA"/>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50C22"/>
    <w:rsid w:val="00854F5C"/>
    <w:rsid w:val="0085795C"/>
    <w:rsid w:val="00863761"/>
    <w:rsid w:val="008674DD"/>
    <w:rsid w:val="00867FA2"/>
    <w:rsid w:val="008776F4"/>
    <w:rsid w:val="00882CD8"/>
    <w:rsid w:val="008A0952"/>
    <w:rsid w:val="008A2ABD"/>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F0476"/>
    <w:rsid w:val="009F466D"/>
    <w:rsid w:val="00A0677A"/>
    <w:rsid w:val="00A073A2"/>
    <w:rsid w:val="00A07887"/>
    <w:rsid w:val="00A15AEB"/>
    <w:rsid w:val="00A3002F"/>
    <w:rsid w:val="00A45F7B"/>
    <w:rsid w:val="00A47626"/>
    <w:rsid w:val="00A50C00"/>
    <w:rsid w:val="00A52658"/>
    <w:rsid w:val="00A6030C"/>
    <w:rsid w:val="00A60A79"/>
    <w:rsid w:val="00A8010C"/>
    <w:rsid w:val="00A80970"/>
    <w:rsid w:val="00A852A6"/>
    <w:rsid w:val="00A91230"/>
    <w:rsid w:val="00A91910"/>
    <w:rsid w:val="00A92753"/>
    <w:rsid w:val="00A93978"/>
    <w:rsid w:val="00A95015"/>
    <w:rsid w:val="00AA0F73"/>
    <w:rsid w:val="00AA67E7"/>
    <w:rsid w:val="00AB69BC"/>
    <w:rsid w:val="00AC0E5E"/>
    <w:rsid w:val="00AC4603"/>
    <w:rsid w:val="00AC72FE"/>
    <w:rsid w:val="00AD3E91"/>
    <w:rsid w:val="00AE5C68"/>
    <w:rsid w:val="00AF36B6"/>
    <w:rsid w:val="00B00D87"/>
    <w:rsid w:val="00B0411F"/>
    <w:rsid w:val="00B06E6F"/>
    <w:rsid w:val="00B14A3D"/>
    <w:rsid w:val="00B1543F"/>
    <w:rsid w:val="00B17DDA"/>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29F5"/>
    <w:rsid w:val="00BB4593"/>
    <w:rsid w:val="00BD1F35"/>
    <w:rsid w:val="00BD2ED8"/>
    <w:rsid w:val="00BD5630"/>
    <w:rsid w:val="00BE2CF0"/>
    <w:rsid w:val="00BE4873"/>
    <w:rsid w:val="00BF0C28"/>
    <w:rsid w:val="00BF38AF"/>
    <w:rsid w:val="00C1199A"/>
    <w:rsid w:val="00C13721"/>
    <w:rsid w:val="00C1768C"/>
    <w:rsid w:val="00C210A6"/>
    <w:rsid w:val="00C2360A"/>
    <w:rsid w:val="00C31C1D"/>
    <w:rsid w:val="00C34680"/>
    <w:rsid w:val="00C34C03"/>
    <w:rsid w:val="00C3536D"/>
    <w:rsid w:val="00C41E05"/>
    <w:rsid w:val="00C52252"/>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14D5"/>
    <w:rsid w:val="00D400C5"/>
    <w:rsid w:val="00D42C8D"/>
    <w:rsid w:val="00D47439"/>
    <w:rsid w:val="00D50F08"/>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7208"/>
    <w:rsid w:val="00DD2D4A"/>
    <w:rsid w:val="00DD76CC"/>
    <w:rsid w:val="00DF0C50"/>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50515"/>
    <w:rsid w:val="00E642C1"/>
    <w:rsid w:val="00E65D00"/>
    <w:rsid w:val="00E762EF"/>
    <w:rsid w:val="00E84130"/>
    <w:rsid w:val="00E95A3E"/>
    <w:rsid w:val="00EA3F08"/>
    <w:rsid w:val="00EA5002"/>
    <w:rsid w:val="00EC0061"/>
    <w:rsid w:val="00EC3D1A"/>
    <w:rsid w:val="00EC429C"/>
    <w:rsid w:val="00EC527C"/>
    <w:rsid w:val="00ED3D33"/>
    <w:rsid w:val="00EE40F3"/>
    <w:rsid w:val="00EE7A0A"/>
    <w:rsid w:val="00EF6C43"/>
    <w:rsid w:val="00EF7588"/>
    <w:rsid w:val="00EF7DCB"/>
    <w:rsid w:val="00F02459"/>
    <w:rsid w:val="00F03CB6"/>
    <w:rsid w:val="00F07031"/>
    <w:rsid w:val="00F07240"/>
    <w:rsid w:val="00F11140"/>
    <w:rsid w:val="00F11CEE"/>
    <w:rsid w:val="00F2278B"/>
    <w:rsid w:val="00F22B3D"/>
    <w:rsid w:val="00F24813"/>
    <w:rsid w:val="00F27866"/>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53D3FB-A412-4867-8F21-EC889C98C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3857</Words>
  <Characters>21988</Characters>
  <Application>Microsoft Office Word</Application>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2018-10-10T16:34:00Z</dcterms:created>
  <dcterms:modified xsi:type="dcterms:W3CDTF">2018-10-10T16:34:00Z</dcterms:modified>
</cp:coreProperties>
</file>